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57A47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3033CE" w:rsidRPr="003033CE">
        <w:rPr>
          <w:b/>
          <w:i w:val="0"/>
        </w:rPr>
        <w:t>3</w:t>
      </w:r>
    </w:p>
    <w:p w:rsidR="00025386" w:rsidRDefault="00025386"/>
    <w:p w:rsidR="00025386" w:rsidRDefault="0068119B" w:rsidP="0002538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D3163F6" wp14:editId="4AD4BDF1">
                <wp:simplePos x="0" y="0"/>
                <wp:positionH relativeFrom="column">
                  <wp:posOffset>-52070</wp:posOffset>
                </wp:positionH>
                <wp:positionV relativeFrom="paragraph">
                  <wp:posOffset>249555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margin-left:-4.1pt;margin-top:19.65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68119B" w:rsidRDefault="0068119B" w:rsidP="00025386"/>
    <w:p w:rsidR="0068119B" w:rsidRPr="00025386" w:rsidRDefault="0068119B" w:rsidP="00025386"/>
    <w:p w:rsidR="0068119B" w:rsidRDefault="0068119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68119B" w:rsidRDefault="0068119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68119B" w:rsidRDefault="0068119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68119B" w:rsidRDefault="0068119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68119B" w:rsidRDefault="0068119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033CE" w:rsidRPr="003033CE">
        <w:rPr>
          <w:rFonts w:ascii="Times New Roman" w:eastAsia="Times New Roman" w:hAnsi="Times New Roman"/>
          <w:b/>
          <w:sz w:val="24"/>
          <w:szCs w:val="20"/>
          <w:lang w:eastAsia="pl-PL"/>
        </w:rPr>
        <w:t>BP.271.25.2020.BS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033CE" w:rsidRPr="003033CE">
        <w:rPr>
          <w:rFonts w:ascii="Times New Roman" w:hAnsi="Times New Roman"/>
          <w:sz w:val="24"/>
          <w:szCs w:val="24"/>
        </w:rPr>
        <w:t>(</w:t>
      </w:r>
      <w:proofErr w:type="spellStart"/>
      <w:r w:rsidR="003033CE" w:rsidRPr="003033CE">
        <w:rPr>
          <w:rFonts w:ascii="Times New Roman" w:hAnsi="Times New Roman"/>
          <w:sz w:val="24"/>
          <w:szCs w:val="24"/>
        </w:rPr>
        <w:t>t.j</w:t>
      </w:r>
      <w:proofErr w:type="spellEnd"/>
      <w:r w:rsidR="003033CE" w:rsidRPr="003033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033CE" w:rsidRPr="003033CE">
        <w:rPr>
          <w:rFonts w:ascii="Times New Roman" w:hAnsi="Times New Roman"/>
          <w:sz w:val="24"/>
          <w:szCs w:val="24"/>
        </w:rPr>
        <w:t>Dz.U</w:t>
      </w:r>
      <w:proofErr w:type="spellEnd"/>
      <w:r w:rsidR="003033CE" w:rsidRPr="003033CE">
        <w:rPr>
          <w:rFonts w:ascii="Times New Roman" w:hAnsi="Times New Roman"/>
          <w:sz w:val="24"/>
          <w:szCs w:val="24"/>
        </w:rPr>
        <w:t>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033C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033CE">
        <w:rPr>
          <w:rFonts w:ascii="Times New Roman" w:eastAsia="Times New Roman" w:hAnsi="Times New Roman"/>
          <w:b/>
          <w:sz w:val="24"/>
          <w:szCs w:val="24"/>
          <w:lang w:eastAsia="pl-PL"/>
        </w:rPr>
        <w:t>Zakup doposażenia pracowni przedmiotowych w szkołach oraz pomocy dydaktycznych w ramach projektu "Nowoczesna edukacja w gminie Śrem</w:t>
      </w:r>
      <w:del w:id="1" w:author="RPWE" w:date="2020-08-13T18:12:00Z">
        <w:r w:rsidRPr="003033CE">
          <w:rPr>
            <w:rFonts w:ascii="Times New Roman" w:eastAsia="Times New Roman" w:hAnsi="Times New Roman"/>
            <w:b/>
            <w:sz w:val="24"/>
            <w:szCs w:val="24"/>
            <w:lang w:eastAsia="pl-PL"/>
          </w:rPr>
          <w:delText>"</w:delText>
        </w:r>
      </w:del>
      <w:r w:rsidRPr="003033CE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="00EC4D9B">
        <w:rPr>
          <w:rFonts w:ascii="Times New Roman" w:hAnsi="Times New Roman"/>
          <w:b/>
        </w:rPr>
        <w:t xml:space="preserve">, </w:t>
      </w:r>
      <w:r w:rsidR="00EC4D9B" w:rsidRPr="0080231B">
        <w:rPr>
          <w:rFonts w:ascii="Times New Roman" w:hAnsi="Times New Roman"/>
          <w:b/>
        </w:rPr>
        <w:t>współfinansowanego ze środków Unii Europejskiej w ramach Europejskiego Funduszu Społecznego w ramach Wielkopolskiego Regionalnego Programu Operacyjnego na lata 2014-2020, Oś priorytetowa 8: Edukacja, Działanie 8.1. Ograniczenie i zapobieganie przedwczesnemu kończeniu nauki szkolnej oraz wyrównanie dostępu do edukacji przedszkolnej i szkolnej, Poddziałanie 8.1.4 Poddziałanie 8.1.4. Kształcenie ogólne w ramach ZIT dla MOF Poznania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F0" w:rsidRDefault="00C326F0" w:rsidP="00025386">
      <w:pPr>
        <w:spacing w:after="0" w:line="240" w:lineRule="auto"/>
      </w:pPr>
      <w:r>
        <w:separator/>
      </w:r>
    </w:p>
  </w:endnote>
  <w:endnote w:type="continuationSeparator" w:id="0">
    <w:p w:rsidR="00C326F0" w:rsidRDefault="00C326F0" w:rsidP="00025386">
      <w:pPr>
        <w:spacing w:after="0" w:line="240" w:lineRule="auto"/>
      </w:pPr>
      <w:r>
        <w:continuationSeparator/>
      </w:r>
    </w:p>
  </w:endnote>
  <w:endnote w:type="continuationNotice" w:id="1">
    <w:p w:rsidR="00C326F0" w:rsidRDefault="00C32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2521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119B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119B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F0" w:rsidRDefault="00C326F0" w:rsidP="00025386">
      <w:pPr>
        <w:spacing w:after="0" w:line="240" w:lineRule="auto"/>
      </w:pPr>
      <w:r>
        <w:separator/>
      </w:r>
    </w:p>
  </w:footnote>
  <w:footnote w:type="continuationSeparator" w:id="0">
    <w:p w:rsidR="00C326F0" w:rsidRDefault="00C326F0" w:rsidP="00025386">
      <w:pPr>
        <w:spacing w:after="0" w:line="240" w:lineRule="auto"/>
      </w:pPr>
      <w:r>
        <w:continuationSeparator/>
      </w:r>
    </w:p>
  </w:footnote>
  <w:footnote w:type="continuationNotice" w:id="1">
    <w:p w:rsidR="00C326F0" w:rsidRDefault="00C32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9B" w:rsidRDefault="0068119B" w:rsidP="0068119B">
    <w:pPr>
      <w:pStyle w:val="Nagwek"/>
    </w:pPr>
    <w:r>
      <w:rPr>
        <w:rFonts w:ascii="Times New Roman" w:eastAsia="MS Mincho" w:hAnsi="Times New Roman"/>
        <w:noProof/>
        <w:sz w:val="4"/>
        <w:szCs w:val="4"/>
        <w:lang w:eastAsia="pl-PL"/>
      </w:rPr>
      <w:drawing>
        <wp:inline distT="0" distB="0" distL="0" distR="0">
          <wp:extent cx="5581650" cy="552450"/>
          <wp:effectExtent l="0" t="0" r="0" b="0"/>
          <wp:docPr id="1" name="Obraz 1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33CE" w:rsidRDefault="003033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26"/>
    <w:rsid w:val="00025386"/>
    <w:rsid w:val="000423B9"/>
    <w:rsid w:val="00084786"/>
    <w:rsid w:val="0015269F"/>
    <w:rsid w:val="001C2314"/>
    <w:rsid w:val="003033CE"/>
    <w:rsid w:val="004374F2"/>
    <w:rsid w:val="00446C60"/>
    <w:rsid w:val="00460705"/>
    <w:rsid w:val="00485239"/>
    <w:rsid w:val="0055145C"/>
    <w:rsid w:val="005624D8"/>
    <w:rsid w:val="00657A47"/>
    <w:rsid w:val="0068119B"/>
    <w:rsid w:val="00745A44"/>
    <w:rsid w:val="008B797E"/>
    <w:rsid w:val="008F2498"/>
    <w:rsid w:val="00A56A6F"/>
    <w:rsid w:val="00B77707"/>
    <w:rsid w:val="00BE3BCE"/>
    <w:rsid w:val="00C25216"/>
    <w:rsid w:val="00C326F0"/>
    <w:rsid w:val="00D55FC4"/>
    <w:rsid w:val="00DC587A"/>
    <w:rsid w:val="00DE73DD"/>
    <w:rsid w:val="00E27ABB"/>
    <w:rsid w:val="00E56726"/>
    <w:rsid w:val="00E86D3B"/>
    <w:rsid w:val="00EC4D9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D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D9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D9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D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D9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D9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2020-08-13T15:34:00Z</dcterms:created>
  <dcterms:modified xsi:type="dcterms:W3CDTF">2020-08-14T09:15:00Z</dcterms:modified>
</cp:coreProperties>
</file>